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2FE9B0" w14:textId="77777777" w:rsidR="001A342B" w:rsidRPr="001A342B" w:rsidRDefault="001A342B" w:rsidP="001A342B">
      <w:pPr>
        <w:keepNext/>
        <w:keepLines/>
        <w:spacing w:before="240" w:after="12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</w:pPr>
    </w:p>
    <w:p w14:paraId="7A9DD6D6" w14:textId="3132F0B6" w:rsidR="00BA13BD" w:rsidRDefault="00BA13BD" w:rsidP="00BA13BD">
      <w:pPr>
        <w:keepNext/>
        <w:keepLines/>
        <w:spacing w:before="240" w:after="120" w:line="276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</w:pPr>
      <w:bookmarkStart w:id="0" w:name="_Príloha_č._6:_1"/>
      <w:bookmarkStart w:id="1" w:name="_Hlk63628797"/>
      <w:bookmarkStart w:id="2" w:name="_Hlk63642406"/>
      <w:bookmarkStart w:id="3" w:name="_Toc122531350"/>
      <w:bookmarkEnd w:id="0"/>
    </w:p>
    <w:p w14:paraId="0A49508F" w14:textId="77777777" w:rsidR="00B139D9" w:rsidRDefault="00B139D9" w:rsidP="00BA13BD">
      <w:pPr>
        <w:keepNext/>
        <w:keepLines/>
        <w:spacing w:before="240" w:after="120" w:line="276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</w:pPr>
    </w:p>
    <w:p w14:paraId="1447DA10" w14:textId="77777777" w:rsidR="001A342B" w:rsidRPr="001A342B" w:rsidRDefault="001A342B" w:rsidP="00BA13BD">
      <w:pPr>
        <w:keepNext/>
        <w:keepLines/>
        <w:spacing w:before="240" w:after="120" w:line="276" w:lineRule="auto"/>
        <w:outlineLvl w:val="1"/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</w:pP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  <w:t xml:space="preserve">Príloha </w:t>
      </w:r>
      <w:bookmarkStart w:id="4" w:name="_Toc63677269"/>
      <w:bookmarkEnd w:id="1"/>
      <w:bookmarkEnd w:id="2"/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  <w:t xml:space="preserve">č. 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  <w:t>6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val="x-none" w:eastAsia="x-none"/>
        </w:rPr>
        <w:t xml:space="preserve">: 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  <w:t>Žiadosť o vykonanie kontroly/finančnej kontroly verejného obstarávania/obstarávania</w:t>
      </w:r>
      <w:bookmarkEnd w:id="4"/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lang w:eastAsia="x-none"/>
        </w:rPr>
        <w:t xml:space="preserve"> a čestné vyhlásenie k úplnosti dokumentácie</w:t>
      </w:r>
      <w:r w:rsidRPr="001A342B">
        <w:rPr>
          <w:rFonts w:ascii="Times New Roman" w:eastAsia="Times New Roman" w:hAnsi="Times New Roman" w:cs="Times New Roman"/>
          <w:b/>
          <w:bCs/>
          <w:color w:val="4F81BD"/>
          <w:sz w:val="26"/>
          <w:szCs w:val="26"/>
          <w:vertAlign w:val="superscript"/>
          <w:lang w:eastAsia="x-none"/>
        </w:rPr>
        <w:footnoteReference w:id="1"/>
      </w:r>
      <w:bookmarkEnd w:id="3"/>
    </w:p>
    <w:p w14:paraId="238562AB" w14:textId="3ABF22AB" w:rsidR="001A342B" w:rsidRPr="00BA13BD" w:rsidRDefault="001A342B" w:rsidP="00BA13BD">
      <w:pPr>
        <w:spacing w:after="120" w:line="276" w:lineRule="auto"/>
        <w:rPr>
          <w:rFonts w:ascii="Times New Roman" w:eastAsia="Calibri" w:hAnsi="Times New Roman" w:cs="Times New Roman"/>
          <w:b/>
          <w:bCs/>
        </w:rPr>
      </w:pP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ab/>
      </w:r>
    </w:p>
    <w:tbl>
      <w:tblPr>
        <w:tblW w:w="1125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4"/>
      </w:tblGrid>
      <w:tr w:rsidR="001A342B" w:rsidRPr="001A342B" w14:paraId="07BFB2AB" w14:textId="77777777" w:rsidTr="00BA13BD">
        <w:trPr>
          <w:trHeight w:val="4650"/>
        </w:trPr>
        <w:tc>
          <w:tcPr>
            <w:tcW w:w="11254" w:type="dxa"/>
            <w:shd w:val="clear" w:color="auto" w:fill="D9D9D9"/>
          </w:tcPr>
          <w:p w14:paraId="4F26FF3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 xml:space="preserve">      </w:t>
            </w:r>
          </w:p>
          <w:p w14:paraId="261959D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 xml:space="preserve">       ŽIADOSŤ O VYKONANIE</w:t>
            </w:r>
          </w:p>
          <w:p w14:paraId="3599434F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  <w:t>KONTROLY/FINANČNEJ KONTROLY                    VEREJNÉHO OBSTARÁVANIA/ OBSTARÁVANIA</w:t>
            </w:r>
          </w:p>
          <w:p w14:paraId="53B8073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</w:p>
          <w:p w14:paraId="55FA8B52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eastAsia="Calibri" w:hAnsi="Roboto" w:cs="Roboto"/>
                <w:b/>
                <w:bCs/>
                <w:color w:val="0064A3"/>
                <w:sz w:val="60"/>
                <w:szCs w:val="60"/>
              </w:rPr>
            </w:pPr>
          </w:p>
        </w:tc>
      </w:tr>
    </w:tbl>
    <w:p w14:paraId="6035F07C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60"/>
          <w:szCs w:val="60"/>
        </w:rPr>
        <w:t xml:space="preserve"> </w:t>
      </w:r>
    </w:p>
    <w:p w14:paraId="10579EE4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</w:p>
    <w:p w14:paraId="0C773C24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1. Odosielateľ</w:t>
      </w:r>
    </w:p>
    <w:p w14:paraId="554AE41A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7872C127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351DAE0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EAA5B0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1A342B" w:rsidRPr="001A342B" w14:paraId="5D23190E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6568FC6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7A8431B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1A342B" w:rsidRPr="001A342B" w14:paraId="55784A87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26851B6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B793F2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1A342B" w:rsidRPr="001A342B" w14:paraId="50484B17" w14:textId="77777777" w:rsidTr="00F33FFD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14:paraId="02CFFFF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09ADE2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00759D8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3B29D5AF" w14:textId="77777777" w:rsid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4EF75B8A" w14:textId="77777777" w:rsidR="00BA13BD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027F8E95" w14:textId="77777777" w:rsidR="00BA13BD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728DAE9C" w14:textId="77777777" w:rsidR="00BA13BD" w:rsidRPr="001A342B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407097A0" w14:textId="77777777" w:rsidR="001A342B" w:rsidRPr="001A342B" w:rsidRDefault="001A342B" w:rsidP="001A342B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  <w:t xml:space="preserve">  </w:t>
      </w:r>
    </w:p>
    <w:p w14:paraId="3A75B6C2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lastRenderedPageBreak/>
        <w:t>2. Adresát</w:t>
      </w:r>
    </w:p>
    <w:p w14:paraId="50F0FDF4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678505B9" w14:textId="77777777" w:rsidTr="00F33FFD">
        <w:trPr>
          <w:trHeight w:val="381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484B4C70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BC0338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</w:tc>
      </w:tr>
      <w:tr w:rsidR="001A342B" w:rsidRPr="001A342B" w14:paraId="7F7400BE" w14:textId="77777777" w:rsidTr="00F33F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53981F1" w14:textId="77777777" w:rsidR="001A342B" w:rsidRPr="001A342B" w:rsidRDefault="001A342B" w:rsidP="001A342B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A3ADE6E" w14:textId="77777777" w:rsidR="001A342B" w:rsidRPr="001A342B" w:rsidRDefault="001A342B" w:rsidP="001A342B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Orgán:</w:t>
            </w:r>
          </w:p>
        </w:tc>
      </w:tr>
      <w:tr w:rsidR="001A342B" w:rsidRPr="001A342B" w14:paraId="6FCCFBFC" w14:textId="77777777" w:rsidTr="00F33FFD">
        <w:trPr>
          <w:trHeight w:val="381"/>
        </w:trPr>
        <w:tc>
          <w:tcPr>
            <w:tcW w:w="9637" w:type="dxa"/>
            <w:shd w:val="clear" w:color="auto" w:fill="auto"/>
          </w:tcPr>
          <w:p w14:paraId="204D709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55E5E69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1A342B" w:rsidRPr="001A342B" w14:paraId="439A9954" w14:textId="77777777" w:rsidTr="00F33FFD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5EBE26B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559DDB0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1A342B" w:rsidRPr="001A342B" w14:paraId="5D1C8E85" w14:textId="77777777" w:rsidTr="00F33FFD">
        <w:trPr>
          <w:trHeight w:val="381"/>
        </w:trPr>
        <w:tc>
          <w:tcPr>
            <w:tcW w:w="9637" w:type="dxa"/>
            <w:shd w:val="clear" w:color="auto" w:fill="auto"/>
          </w:tcPr>
          <w:p w14:paraId="1CF9170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AF5A736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14:paraId="2B945E3B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5EFD612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 xml:space="preserve">  </w:t>
      </w:r>
    </w:p>
    <w:p w14:paraId="0CF46C2D" w14:textId="77777777" w:rsidR="001A342B" w:rsidRPr="001A342B" w:rsidRDefault="001A342B" w:rsidP="001A342B">
      <w:pPr>
        <w:spacing w:before="240" w:after="240" w:line="360" w:lineRule="auto"/>
        <w:jc w:val="both"/>
        <w:rPr>
          <w:rFonts w:ascii="Roboto" w:eastAsia="Calibri" w:hAnsi="Roboto" w:cs="Roboto"/>
          <w:b/>
          <w:bCs/>
          <w:color w:val="0064A3"/>
          <w:sz w:val="42"/>
          <w:szCs w:val="42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3. Kontaktné osoby vo veci komunikácie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76FF96B8" w14:textId="77777777" w:rsidTr="00F33FFD">
        <w:trPr>
          <w:trHeight w:val="364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17E6A2B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5FDDC7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                                    Adresa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                                     E-mail                                              Telefonický kontakt</w:t>
            </w:r>
          </w:p>
        </w:tc>
      </w:tr>
      <w:tr w:rsidR="001A342B" w:rsidRPr="001A342B" w14:paraId="0A7B9A5A" w14:textId="77777777" w:rsidTr="00F33FFD">
        <w:trPr>
          <w:trHeight w:val="364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6461AB6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42DD2731" w14:textId="77777777" w:rsidR="001A342B" w:rsidRPr="001A342B" w:rsidRDefault="001A342B" w:rsidP="001A342B">
      <w:pPr>
        <w:spacing w:before="240" w:after="240" w:line="360" w:lineRule="auto"/>
        <w:jc w:val="both"/>
        <w:rPr>
          <w:rFonts w:ascii="Times New Roman" w:eastAsia="Calibri" w:hAnsi="Times New Roman" w:cs="Times New Roman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</w:p>
    <w:p w14:paraId="39355AFE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4. Štatutárni zástupcovia vo veci podpisovania</w:t>
      </w:r>
    </w:p>
    <w:p w14:paraId="4EF09418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E6E440B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67354657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667F28A1" w14:textId="77777777" w:rsidTr="00F33FFD"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14:paraId="01D86AA0" w14:textId="77777777" w:rsidR="001A342B" w:rsidRPr="001A342B" w:rsidRDefault="001A342B" w:rsidP="001A342B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Meno a priezvisko</w:t>
            </w:r>
          </w:p>
        </w:tc>
      </w:tr>
      <w:tr w:rsidR="001A342B" w:rsidRPr="001A342B" w14:paraId="2C273DF6" w14:textId="77777777" w:rsidTr="00F33FFD">
        <w:trPr>
          <w:trHeight w:val="227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746A4A6" w14:textId="77777777" w:rsidR="001A342B" w:rsidRPr="001A342B" w:rsidRDefault="001A342B" w:rsidP="001A342B">
            <w:pPr>
              <w:spacing w:before="120" w:after="120" w:line="276" w:lineRule="auto"/>
              <w:rPr>
                <w:rFonts w:ascii="Roboto" w:eastAsia="Calibri" w:hAnsi="Roboto" w:cs="Roboto"/>
                <w:b/>
                <w:bCs/>
                <w:color w:val="0064A3"/>
                <w:sz w:val="14"/>
                <w:szCs w:val="14"/>
              </w:rPr>
            </w:pPr>
          </w:p>
        </w:tc>
      </w:tr>
    </w:tbl>
    <w:p w14:paraId="7880CF0B" w14:textId="77777777" w:rsidR="001A342B" w:rsidRPr="001A342B" w:rsidRDefault="001A342B" w:rsidP="001A342B">
      <w:pPr>
        <w:spacing w:before="120" w:after="120" w:line="276" w:lineRule="auto"/>
        <w:rPr>
          <w:rFonts w:ascii="Roboto" w:eastAsia="Calibri" w:hAnsi="Roboto" w:cs="Roboto"/>
          <w:b/>
          <w:bCs/>
          <w:color w:val="0064A3"/>
          <w:sz w:val="42"/>
          <w:szCs w:val="42"/>
        </w:rPr>
      </w:pPr>
    </w:p>
    <w:p w14:paraId="0093E08C" w14:textId="77777777" w:rsidR="001A342B" w:rsidRPr="001A342B" w:rsidRDefault="001A342B" w:rsidP="001A342B">
      <w:pPr>
        <w:spacing w:before="120" w:after="120" w:line="276" w:lineRule="auto"/>
        <w:rPr>
          <w:rFonts w:ascii="Times New Roman" w:eastAsia="Calibri" w:hAnsi="Times New Roman" w:cs="Times New Roman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5. Základné údaje</w:t>
      </w:r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492"/>
        <w:gridCol w:w="4614"/>
      </w:tblGrid>
      <w:tr w:rsidR="001A342B" w:rsidRPr="001A342B" w14:paraId="75467AD2" w14:textId="77777777" w:rsidTr="00F33FFD">
        <w:trPr>
          <w:trHeight w:val="425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14:paraId="4419FE9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4492613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i/>
                <w:i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Identifikácia evidencie: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Verejné obstarávanie a zmluva </w:t>
            </w:r>
            <w:r w:rsidRPr="001A342B">
              <w:rPr>
                <w:rFonts w:ascii="Roboto" w:eastAsia="Calibri" w:hAnsi="Roboto" w:cs="Roboto"/>
                <w:b/>
                <w:bCs/>
                <w:i/>
                <w:iCs/>
                <w:color w:val="000000"/>
                <w:sz w:val="14"/>
                <w:szCs w:val="14"/>
              </w:rPr>
              <w:t>(tu ostane vždy verejné obstarávanie, keďže ide o identifikáciu evidencie komunikácie)</w:t>
            </w:r>
          </w:p>
        </w:tc>
      </w:tr>
      <w:tr w:rsidR="001A342B" w:rsidRPr="001A342B" w14:paraId="35324F2A" w14:textId="77777777" w:rsidTr="00F33FFD">
        <w:trPr>
          <w:trHeight w:val="365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BE2B4E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3433AC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Vec: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Žiadosť o vykonanie kontroly verejného obstarávania/obstarávania</w:t>
            </w:r>
          </w:p>
        </w:tc>
      </w:tr>
      <w:tr w:rsidR="001A342B" w:rsidRPr="001A342B" w14:paraId="3E3F85F8" w14:textId="77777777" w:rsidTr="00F33FFD">
        <w:tc>
          <w:tcPr>
            <w:tcW w:w="9782" w:type="dxa"/>
            <w:gridSpan w:val="2"/>
            <w:shd w:val="clear" w:color="auto" w:fill="auto"/>
          </w:tcPr>
          <w:p w14:paraId="6613CF8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10E5780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Predmet: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(z číselníka druhov kontrol VO)</w:t>
            </w:r>
          </w:p>
        </w:tc>
      </w:tr>
      <w:tr w:rsidR="001A342B" w:rsidRPr="001A342B" w14:paraId="6CE194D0" w14:textId="77777777" w:rsidTr="00F33F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60344F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6679E20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Text:</w:t>
            </w:r>
          </w:p>
        </w:tc>
      </w:tr>
      <w:tr w:rsidR="001A342B" w:rsidRPr="001A342B" w14:paraId="4D331555" w14:textId="77777777" w:rsidTr="00F33FFD"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14:paraId="2516E11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prijímateľa: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(prijímateľ projektu, ak projekt nie je</w:t>
            </w:r>
          </w:p>
          <w:p w14:paraId="79C59D4B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                                     zadaný, uvedie sa žiadateľ zo ŽoNFP)</w:t>
            </w:r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14:paraId="2D304F1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Adresa prijímateľa: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color w:val="000000"/>
                <w:sz w:val="14"/>
                <w:szCs w:val="14"/>
              </w:rPr>
              <w:t>(prijímateľ projektu, ak projekt nie je                            zadaný, uvedie sa žiadateľ zo ŽoNFP)</w:t>
            </w:r>
          </w:p>
          <w:p w14:paraId="31560CB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sz w:val="24"/>
                <w:szCs w:val="24"/>
              </w:rPr>
            </w:pPr>
          </w:p>
        </w:tc>
      </w:tr>
      <w:tr w:rsidR="001A342B" w:rsidRPr="001A342B" w14:paraId="4F255E73" w14:textId="77777777" w:rsidTr="00F33FFD">
        <w:trPr>
          <w:trHeight w:val="343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BC64EF2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1CF776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Operačný program: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názov)</w:t>
            </w:r>
          </w:p>
        </w:tc>
      </w:tr>
      <w:tr w:rsidR="001A342B" w:rsidRPr="001A342B" w14:paraId="07ADAF59" w14:textId="77777777" w:rsidTr="00F33FFD">
        <w:tc>
          <w:tcPr>
            <w:tcW w:w="9782" w:type="dxa"/>
            <w:gridSpan w:val="2"/>
            <w:shd w:val="clear" w:color="auto" w:fill="auto"/>
          </w:tcPr>
          <w:p w14:paraId="67A5310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757A04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Žiadosť o NFP: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zadaná, ostane prázdne)</w:t>
            </w:r>
          </w:p>
        </w:tc>
      </w:tr>
      <w:tr w:rsidR="001A342B" w:rsidRPr="001A342B" w14:paraId="6C2D5478" w14:textId="77777777" w:rsidTr="00F33FFD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D2CA91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55FEDA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eastAsia="Calibri" w:hAnsi="Roboto" w:cs="Times New Roman"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Projekt: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zadaný, ostane prázdne)</w:t>
            </w:r>
          </w:p>
        </w:tc>
      </w:tr>
    </w:tbl>
    <w:p w14:paraId="220E64E6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1D419536" w14:textId="77777777" w:rsid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806014B" w14:textId="77777777" w:rsidR="00BA13BD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196CA1CB" w14:textId="77777777" w:rsidR="00BA13BD" w:rsidRPr="001A342B" w:rsidRDefault="00BA13BD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7787B2D9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lastRenderedPageBreak/>
        <w:t>6. Verejné obstarávanie/obstarávanie a zmluva/dodatok</w:t>
      </w:r>
    </w:p>
    <w:p w14:paraId="2BE52153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524"/>
        <w:gridCol w:w="4548"/>
      </w:tblGrid>
      <w:tr w:rsidR="001A342B" w:rsidRPr="001A342B" w14:paraId="3989FDC0" w14:textId="77777777" w:rsidTr="00F33FFD"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103C359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0E16DF2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  <w:p w14:paraId="1343D9A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2D025F9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F1A285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Názov zákazky:</w:t>
            </w:r>
          </w:p>
        </w:tc>
      </w:tr>
      <w:tr w:rsidR="001A342B" w:rsidRPr="001A342B" w14:paraId="76368373" w14:textId="77777777" w:rsidTr="00F33FFD"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7DD8836A" w14:textId="77777777" w:rsidR="001A342B" w:rsidRPr="001A342B" w:rsidRDefault="001A342B" w:rsidP="001A342B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Kód zmluvy/dodatku</w:t>
            </w:r>
            <w:r w:rsidRPr="001A342B">
              <w:rPr>
                <w:rFonts w:ascii="Times New Roman" w:eastAsia="Calibri" w:hAnsi="Times New Roman" w:cs="Times New Roman"/>
                <w:vertAlign w:val="superscript"/>
              </w:rPr>
              <w:footnoteReference w:id="2"/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(kód zmluvy/dodatku priradenej k žiadosti, ak viac, zobrazia sa pod sebou)</w:t>
            </w:r>
          </w:p>
        </w:tc>
      </w:tr>
      <w:tr w:rsidR="001A342B" w:rsidRPr="001A342B" w14:paraId="0D277987" w14:textId="77777777" w:rsidTr="00F33FFD"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14:paraId="245DBC0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3B04208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Metóda podľa finančného limitu:</w:t>
            </w:r>
          </w:p>
          <w:p w14:paraId="285FD047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7EC5FE5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0CBB6BE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Druh zákazky:</w:t>
            </w:r>
          </w:p>
        </w:tc>
      </w:tr>
      <w:tr w:rsidR="001A342B" w:rsidRPr="001A342B" w14:paraId="34CE86A0" w14:textId="77777777" w:rsidTr="00F33FFD"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14:paraId="3E6DE62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1922D277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Hlavný predmet zákazky (hlavný </w:t>
            </w:r>
          </w:p>
          <w:p w14:paraId="67F0DB79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slovník):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  <w:p w14:paraId="1E208C4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14:paraId="61B30331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B8E68DC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Predpokladaná hodnota zákazky v </w:t>
            </w:r>
          </w:p>
          <w:p w14:paraId="115995A5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EUR bez DPH:</w:t>
            </w:r>
          </w:p>
        </w:tc>
      </w:tr>
    </w:tbl>
    <w:p w14:paraId="720F7DF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0000"/>
          <w:sz w:val="14"/>
          <w:szCs w:val="14"/>
        </w:rPr>
      </w:pPr>
    </w:p>
    <w:p w14:paraId="57615941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</w:p>
    <w:p w14:paraId="4CAA06A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  <w:r w:rsidRPr="001A342B">
        <w:rPr>
          <w:rFonts w:ascii="Roboto" w:eastAsia="Calibri" w:hAnsi="Roboto" w:cs="Roboto"/>
          <w:b/>
          <w:bCs/>
          <w:color w:val="000000"/>
          <w:sz w:val="14"/>
          <w:szCs w:val="14"/>
        </w:rPr>
        <w:tab/>
      </w:r>
    </w:p>
    <w:p w14:paraId="31CF028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p w14:paraId="6DA19DAE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>7. Prílohy verejného obstarávania/obstarávania</w:t>
      </w:r>
    </w:p>
    <w:p w14:paraId="6C2B20D5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7625D44D" w14:textId="77777777" w:rsidTr="00F33FFD"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4D9778B3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46FE4577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  <w:p w14:paraId="23BBC94A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14"/>
                <w:szCs w:val="14"/>
              </w:rPr>
            </w:pPr>
          </w:p>
        </w:tc>
      </w:tr>
      <w:tr w:rsidR="001A342B" w:rsidRPr="001A342B" w14:paraId="3A982350" w14:textId="77777777" w:rsidTr="00F33FFD"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244E858F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736694E4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24"/>
                <w:szCs w:val="2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 xml:space="preserve">1  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(report verejného obstarávania/obstarávania + prílohy priložené k VO)</w:t>
            </w:r>
          </w:p>
          <w:p w14:paraId="416AD5C8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Times New Roman"/>
                <w:b/>
                <w:bCs/>
                <w:sz w:val="14"/>
                <w:szCs w:val="14"/>
              </w:rPr>
            </w:pPr>
          </w:p>
        </w:tc>
      </w:tr>
    </w:tbl>
    <w:p w14:paraId="798F7CB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0B16635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color w:val="0064A3"/>
          <w:sz w:val="28"/>
          <w:szCs w:val="28"/>
        </w:rPr>
      </w:pPr>
    </w:p>
    <w:p w14:paraId="00AAC95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</w:pPr>
      <w:r w:rsidRPr="001A342B">
        <w:rPr>
          <w:rFonts w:ascii="Roboto" w:eastAsia="Calibri" w:hAnsi="Roboto" w:cs="Roboto"/>
          <w:b/>
          <w:bCs/>
          <w:color w:val="0064A3"/>
          <w:sz w:val="28"/>
          <w:szCs w:val="28"/>
        </w:rPr>
        <w:t xml:space="preserve">Prílohy zmluvy/dodatku </w:t>
      </w:r>
      <w:r w:rsidRPr="001A342B">
        <w:rPr>
          <w:rFonts w:ascii="Roboto" w:eastAsia="Calibri" w:hAnsi="Roboto" w:cs="Roboto"/>
          <w:b/>
          <w:bCs/>
          <w:i/>
          <w:iCs/>
          <w:color w:val="0064A3"/>
          <w:sz w:val="28"/>
          <w:szCs w:val="28"/>
        </w:rPr>
        <w:t>(+kód zmluvy/dodatku)</w:t>
      </w:r>
    </w:p>
    <w:p w14:paraId="32FB9A8D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1A342B" w:rsidRPr="001A342B" w14:paraId="69F0C3FC" w14:textId="77777777" w:rsidTr="00F33FFD">
        <w:trPr>
          <w:trHeight w:val="391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14:paraId="7964DBAD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  <w:p w14:paraId="2D4C79FE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1A342B"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1A342B" w:rsidRPr="001A342B" w14:paraId="70BD6738" w14:textId="77777777" w:rsidTr="00F33FFD">
        <w:trPr>
          <w:trHeight w:val="413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49B9C06" w14:textId="77777777" w:rsidR="001A342B" w:rsidRPr="001A342B" w:rsidRDefault="001A342B" w:rsidP="001A3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eastAsia="Calibri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14:paraId="2D2DD5C4" w14:textId="77777777" w:rsidR="001A342B" w:rsidRPr="001A342B" w:rsidRDefault="001A342B" w:rsidP="001A342B">
      <w:pPr>
        <w:spacing w:before="120" w:after="120" w:line="276" w:lineRule="auto"/>
        <w:rPr>
          <w:rFonts w:ascii="Times New Roman" w:eastAsia="Calibri" w:hAnsi="Times New Roman" w:cs="Times New Roman"/>
        </w:rPr>
      </w:pPr>
    </w:p>
    <w:p w14:paraId="526E94F2" w14:textId="77777777" w:rsidR="001A342B" w:rsidRPr="001A342B" w:rsidRDefault="001A342B" w:rsidP="001A342B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eastAsia="Calibri" w:hAnsi="Roboto" w:cs="Times New Roman"/>
          <w:sz w:val="24"/>
          <w:szCs w:val="24"/>
        </w:rPr>
      </w:pPr>
      <w:r w:rsidRPr="001A342B">
        <w:rPr>
          <w:rFonts w:ascii="Roboto" w:eastAsia="Calibri" w:hAnsi="Roboto" w:cs="Roboto"/>
          <w:b/>
          <w:bCs/>
          <w:color w:val="0064A3"/>
          <w:sz w:val="42"/>
          <w:szCs w:val="42"/>
        </w:rPr>
        <w:t xml:space="preserve">8. Čestné vyhlásenie </w:t>
      </w:r>
      <w:r w:rsidRPr="001A342B">
        <w:rPr>
          <w:rFonts w:ascii="Roboto" w:eastAsia="Calibri" w:hAnsi="Roboto" w:cs="Roboto"/>
          <w:bCs/>
          <w:color w:val="0064A3"/>
          <w:sz w:val="42"/>
          <w:szCs w:val="42"/>
        </w:rPr>
        <w:t>prijímateľa k úplnosti a súladu predkladanej dokumentácie s originálnou dokumentáciou z VO alebo obstarávania</w:t>
      </w:r>
    </w:p>
    <w:p w14:paraId="7754F276" w14:textId="7C6009D3" w:rsidR="001A342B" w:rsidRPr="001A342B" w:rsidRDefault="001A342B" w:rsidP="001A342B">
      <w:pPr>
        <w:spacing w:before="120" w:after="200" w:line="288" w:lineRule="auto"/>
        <w:jc w:val="both"/>
        <w:rPr>
          <w:rFonts w:ascii="Roboto" w:eastAsia="Calibri" w:hAnsi="Roboto" w:cs="Roboto"/>
          <w:color w:val="000000"/>
          <w:sz w:val="20"/>
          <w:szCs w:val="20"/>
        </w:rPr>
      </w:pP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Vyhlasujem, že elektronická verzia dokumentácie k vyššie uvedenému 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, predložená na 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kontrolu verejného obstarávania/obstarávania po uzavretí zmluvy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 poskytovateľovi je úplná, kompletná a je zhodná s originálom dokumentácie z 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verejného obstarávania/obstarávania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 xml:space="preserve">. Zároveň beriem na vedomie, že na základe predloženej dokumentácie bude poskytovateľ na základe výsledku kontroly </w:t>
      </w:r>
      <w:r w:rsidR="00F74A52">
        <w:rPr>
          <w:rFonts w:ascii="Roboto" w:eastAsia="Calibri" w:hAnsi="Roboto" w:cs="Roboto"/>
          <w:color w:val="000000"/>
          <w:sz w:val="20"/>
          <w:szCs w:val="20"/>
        </w:rPr>
        <w:t xml:space="preserve">RO </w:t>
      </w:r>
      <w:bookmarkStart w:id="5" w:name="_GoBack"/>
      <w:bookmarkEnd w:id="5"/>
      <w:r w:rsidRPr="001A342B">
        <w:rPr>
          <w:rFonts w:ascii="Roboto" w:eastAsia="Calibri" w:hAnsi="Roboto" w:cs="Roboto"/>
          <w:color w:val="000000"/>
          <w:sz w:val="20"/>
          <w:szCs w:val="20"/>
        </w:rPr>
        <w:t>rozhodovať o pripustení, resp. nepripustení výdavkov do financovania, o ex ante finančnej oprave, resp. o ďalších krokoch, ktoré budú potrebné na základe zistení poskytovateľa v rámci kontroly tejto dokumentácie k </w:t>
      </w:r>
      <w:r w:rsidRPr="001A342B">
        <w:rPr>
          <w:rFonts w:ascii="Roboto" w:eastAsia="Calibri" w:hAnsi="Roboto" w:cs="Roboto"/>
          <w:b/>
          <w:color w:val="000000"/>
          <w:sz w:val="20"/>
          <w:szCs w:val="20"/>
        </w:rPr>
        <w:t>verejnému obstarávaniu/obstarávaniu</w:t>
      </w:r>
      <w:r w:rsidRPr="001A342B">
        <w:rPr>
          <w:rFonts w:ascii="Roboto" w:eastAsia="Calibri" w:hAnsi="Roboto" w:cs="Roboto"/>
          <w:color w:val="000000"/>
          <w:sz w:val="20"/>
          <w:szCs w:val="20"/>
        </w:rPr>
        <w:t>.</w:t>
      </w:r>
    </w:p>
    <w:p w14:paraId="10E67DF3" w14:textId="77777777" w:rsidR="001A342B" w:rsidRPr="001A342B" w:rsidRDefault="001A342B" w:rsidP="001A342B">
      <w:pPr>
        <w:spacing w:after="200" w:line="276" w:lineRule="auto"/>
        <w:rPr>
          <w:rFonts w:ascii="Calibri" w:eastAsia="Calibri" w:hAnsi="Calibri" w:cs="Times New Roman"/>
          <w:lang w:val="x-none" w:eastAsia="x-none"/>
        </w:rPr>
      </w:pPr>
    </w:p>
    <w:p w14:paraId="757A8819" w14:textId="77777777" w:rsidR="007D08FB" w:rsidRDefault="00F74A52"/>
    <w:sectPr w:rsidR="007D08FB" w:rsidSect="00BA13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F8B0A" w14:textId="77777777" w:rsidR="00AA5CE1" w:rsidRDefault="00AA5CE1" w:rsidP="001A342B">
      <w:pPr>
        <w:spacing w:after="0" w:line="240" w:lineRule="auto"/>
      </w:pPr>
      <w:r>
        <w:separator/>
      </w:r>
    </w:p>
  </w:endnote>
  <w:endnote w:type="continuationSeparator" w:id="0">
    <w:p w14:paraId="1C7BAD2B" w14:textId="77777777" w:rsidR="00AA5CE1" w:rsidRDefault="00AA5CE1" w:rsidP="001A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BEE3" w14:textId="77777777" w:rsidR="00AA5CE1" w:rsidRDefault="00AA5CE1" w:rsidP="001A342B">
      <w:pPr>
        <w:spacing w:after="0" w:line="240" w:lineRule="auto"/>
      </w:pPr>
      <w:r>
        <w:separator/>
      </w:r>
    </w:p>
  </w:footnote>
  <w:footnote w:type="continuationSeparator" w:id="0">
    <w:p w14:paraId="4E893B1C" w14:textId="77777777" w:rsidR="00AA5CE1" w:rsidRDefault="00AA5CE1" w:rsidP="001A342B">
      <w:pPr>
        <w:spacing w:after="0" w:line="240" w:lineRule="auto"/>
      </w:pPr>
      <w:r>
        <w:continuationSeparator/>
      </w:r>
    </w:p>
  </w:footnote>
  <w:footnote w:id="1">
    <w:p w14:paraId="76C33E6A" w14:textId="77777777" w:rsidR="001A342B" w:rsidRPr="00E7497B" w:rsidRDefault="001A342B" w:rsidP="001A342B">
      <w:pPr>
        <w:pStyle w:val="Textpoznmkypodiarou"/>
        <w:rPr>
          <w:rFonts w:ascii="Times New Roman" w:hAnsi="Times New Roman"/>
        </w:rPr>
      </w:pPr>
      <w:r w:rsidRPr="00E7497B">
        <w:rPr>
          <w:rStyle w:val="Odkaznapoznmkupodiarou"/>
          <w:rFonts w:ascii="Times New Roman" w:hAnsi="Times New Roman"/>
        </w:rPr>
        <w:footnoteRef/>
      </w:r>
      <w:r w:rsidRPr="00E7497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Dokument je informatívny, žiadosť zasiela prijímateľ prostredníctvom ITMS</w:t>
      </w:r>
    </w:p>
  </w:footnote>
  <w:footnote w:id="2">
    <w:p w14:paraId="3B3E6F3B" w14:textId="77777777" w:rsidR="001A342B" w:rsidRPr="00824849" w:rsidRDefault="001A342B" w:rsidP="001A342B">
      <w:pPr>
        <w:pStyle w:val="Textpoznmkypodiarou"/>
        <w:jc w:val="both"/>
        <w:rPr>
          <w:rFonts w:ascii="Times New Roman" w:hAnsi="Times New Roman"/>
          <w:sz w:val="16"/>
          <w:szCs w:val="16"/>
        </w:rPr>
      </w:pPr>
      <w:r w:rsidRPr="00AA10D9">
        <w:rPr>
          <w:rFonts w:ascii="Times New Roman" w:hAnsi="Times New Roman"/>
          <w:sz w:val="16"/>
          <w:szCs w:val="16"/>
          <w:vertAlign w:val="superscript"/>
        </w:rPr>
        <w:footnoteRef/>
      </w:r>
      <w:r>
        <w:rPr>
          <w:rFonts w:ascii="Times New Roman" w:hAnsi="Times New Roman"/>
          <w:sz w:val="16"/>
          <w:szCs w:val="16"/>
        </w:rPr>
        <w:t xml:space="preserve"> V prípade kontroly zmeny zmluvy/dodatku, uvedie sa aj poradové číslo dodatku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E7EFD" w14:textId="77777777" w:rsidR="00BA13BD" w:rsidRDefault="00BA13BD">
    <w:pPr>
      <w:pStyle w:val="Hlavika"/>
    </w:pPr>
    <w:r w:rsidRPr="000B273D">
      <w:rPr>
        <w:noProof/>
        <w:lang w:eastAsia="sk-SK"/>
      </w:rPr>
      <w:drawing>
        <wp:inline distT="0" distB="0" distL="0" distR="0" wp14:anchorId="7963E699" wp14:editId="08927C9D">
          <wp:extent cx="5756910" cy="501015"/>
          <wp:effectExtent l="0" t="0" r="0" b="0"/>
          <wp:docPr id="3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2B"/>
    <w:rsid w:val="001A342B"/>
    <w:rsid w:val="00331EF7"/>
    <w:rsid w:val="00424C36"/>
    <w:rsid w:val="00530A8F"/>
    <w:rsid w:val="005C441A"/>
    <w:rsid w:val="008E4DEF"/>
    <w:rsid w:val="00AA5CE1"/>
    <w:rsid w:val="00B139D9"/>
    <w:rsid w:val="00BA13BD"/>
    <w:rsid w:val="00E16F73"/>
    <w:rsid w:val="00EE582D"/>
    <w:rsid w:val="00F7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5F9F"/>
  <w15:chartTrackingRefBased/>
  <w15:docId w15:val="{31DA7ECF-A54F-4CC2-BD4F-DCCD6CCA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A342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A342B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1A342B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1A342B"/>
    <w:pPr>
      <w:spacing w:line="240" w:lineRule="exact"/>
    </w:pPr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A1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A13BD"/>
  </w:style>
  <w:style w:type="paragraph" w:styleId="Pta">
    <w:name w:val="footer"/>
    <w:basedOn w:val="Normlny"/>
    <w:link w:val="PtaChar"/>
    <w:uiPriority w:val="99"/>
    <w:unhideWhenUsed/>
    <w:rsid w:val="00BA1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A13BD"/>
  </w:style>
  <w:style w:type="character" w:styleId="Odkaznakomentr">
    <w:name w:val="annotation reference"/>
    <w:basedOn w:val="Predvolenpsmoodseku"/>
    <w:uiPriority w:val="99"/>
    <w:semiHidden/>
    <w:unhideWhenUsed/>
    <w:rsid w:val="00331E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31EF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31EF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1E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1EF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1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1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392A-D06C-4DA6-A43A-A745DA59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2024-08-16T09:00:00Z</dcterms:created>
  <dcterms:modified xsi:type="dcterms:W3CDTF">2024-08-16T09:10:00Z</dcterms:modified>
</cp:coreProperties>
</file>